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33A7C" w14:textId="62D5CDA3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16B5D" w14:paraId="3FF33A7F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3A7D" w14:textId="77777777"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3A7E" w14:textId="77777777" w:rsidR="00116B5D" w:rsidRDefault="00C71206" w:rsidP="00116B5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71206">
              <w:rPr>
                <w:b/>
                <w:sz w:val="26"/>
                <w:szCs w:val="26"/>
                <w:lang w:val="en-US"/>
              </w:rPr>
              <w:t>203B_241</w:t>
            </w:r>
          </w:p>
        </w:tc>
      </w:tr>
      <w:tr w:rsidR="00116B5D" w14:paraId="3FF33A82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3A80" w14:textId="77777777"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3A81" w14:textId="77777777" w:rsidR="00116B5D" w:rsidRPr="00C71206" w:rsidRDefault="00C71206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71206">
              <w:rPr>
                <w:b/>
                <w:sz w:val="24"/>
                <w:szCs w:val="24"/>
                <w:lang w:val="en-US"/>
              </w:rPr>
              <w:t>2049233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311524" w14:paraId="7133DBB3" w14:textId="77777777" w:rsidTr="0053733C">
        <w:trPr>
          <w:jc w:val="right"/>
        </w:trPr>
        <w:tc>
          <w:tcPr>
            <w:tcW w:w="5500" w:type="dxa"/>
            <w:hideMark/>
          </w:tcPr>
          <w:p w14:paraId="7C58AEB9" w14:textId="77777777" w:rsidR="00311524" w:rsidRDefault="0031152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311524" w:rsidRPr="006A2A48" w14:paraId="715C4225" w14:textId="77777777" w:rsidTr="0053733C">
        <w:trPr>
          <w:jc w:val="right"/>
        </w:trPr>
        <w:tc>
          <w:tcPr>
            <w:tcW w:w="5500" w:type="dxa"/>
            <w:hideMark/>
          </w:tcPr>
          <w:p w14:paraId="6D8062D4" w14:textId="77777777" w:rsidR="00311524" w:rsidRPr="006A2A48" w:rsidRDefault="0031152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311524" w:rsidRPr="006A2A48" w14:paraId="09BA0A37" w14:textId="77777777" w:rsidTr="0053733C">
        <w:trPr>
          <w:jc w:val="right"/>
        </w:trPr>
        <w:tc>
          <w:tcPr>
            <w:tcW w:w="5500" w:type="dxa"/>
            <w:hideMark/>
          </w:tcPr>
          <w:p w14:paraId="7B626B44" w14:textId="77777777" w:rsidR="00311524" w:rsidRPr="006A2A48" w:rsidRDefault="0031152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311524" w:rsidRPr="006A2A48" w14:paraId="7FDCC235" w14:textId="77777777" w:rsidTr="0053733C">
        <w:trPr>
          <w:jc w:val="right"/>
        </w:trPr>
        <w:tc>
          <w:tcPr>
            <w:tcW w:w="5500" w:type="dxa"/>
            <w:hideMark/>
          </w:tcPr>
          <w:p w14:paraId="412692DB" w14:textId="77777777" w:rsidR="00311524" w:rsidRPr="006A2A48" w:rsidRDefault="0031152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311524" w14:paraId="2A2E0357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313659C" w14:textId="77777777" w:rsidR="00311524" w:rsidRDefault="0031152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311524" w:rsidRPr="006A2A48" w14:paraId="1BF6B6F6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4242E923" w14:textId="77777777" w:rsidR="00311524" w:rsidRPr="006A2A48" w:rsidRDefault="0031152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FF33A88" w14:textId="77777777" w:rsidR="0026453A" w:rsidRPr="00697DC5" w:rsidRDefault="0026453A" w:rsidP="0026453A"/>
    <w:p w14:paraId="3FF33A89" w14:textId="77777777" w:rsidR="0026453A" w:rsidRPr="00697DC5" w:rsidRDefault="0026453A" w:rsidP="0026453A"/>
    <w:p w14:paraId="3FF33A8A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3FF33A8B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1015">
        <w:rPr>
          <w:b/>
          <w:sz w:val="26"/>
          <w:szCs w:val="26"/>
        </w:rPr>
        <w:t>(</w:t>
      </w:r>
      <w:r w:rsidR="001B1F9B" w:rsidRPr="00EA6DF2">
        <w:rPr>
          <w:b/>
          <w:sz w:val="26"/>
          <w:szCs w:val="26"/>
        </w:rPr>
        <w:t>Болт М8х30</w:t>
      </w:r>
      <w:r w:rsidR="004C1015">
        <w:rPr>
          <w:b/>
          <w:sz w:val="26"/>
          <w:szCs w:val="26"/>
        </w:rPr>
        <w:t>)</w:t>
      </w:r>
      <w:r w:rsidR="00EA6DF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  <w:bookmarkStart w:id="1" w:name="_GoBack"/>
      <w:bookmarkEnd w:id="1"/>
    </w:p>
    <w:p w14:paraId="3FF33A8C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FF33A8D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F33A8E" w14:textId="77777777" w:rsidR="004C1015" w:rsidRDefault="004C1015" w:rsidP="004C101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3FF33A8F" w14:textId="77777777" w:rsidR="004C1015" w:rsidRDefault="004C1015" w:rsidP="004C101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FF33A90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FF33A91" w14:textId="77777777" w:rsidR="004C1015" w:rsidRDefault="004C1015" w:rsidP="004C101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FF33A92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FF33A93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FF33A94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FF33A95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FF33A96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FF33A97" w14:textId="77777777"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FF33A98" w14:textId="25E1A012"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11524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>
        <w:rPr>
          <w:sz w:val="24"/>
          <w:szCs w:val="24"/>
        </w:rPr>
        <w:t>заверенную</w:t>
      </w:r>
      <w:proofErr w:type="gramEnd"/>
      <w:r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FF33A99" w14:textId="77777777"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FF33A9A" w14:textId="77777777"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FF33A9B" w14:textId="77777777"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FF33A9C" w14:textId="77777777" w:rsidR="004C1015" w:rsidRDefault="004C1015" w:rsidP="004C101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FF33A9D" w14:textId="77777777"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FF33A9E" w14:textId="77777777"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FF33A9F" w14:textId="77777777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FF33AA0" w14:textId="77777777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FF33AA1" w14:textId="77777777"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FF33AA2" w14:textId="77777777"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FF33AA3" w14:textId="77777777" w:rsidR="004C1015" w:rsidRDefault="004C1015" w:rsidP="004C1015">
      <w:pPr>
        <w:spacing w:line="276" w:lineRule="auto"/>
        <w:rPr>
          <w:sz w:val="24"/>
          <w:szCs w:val="24"/>
        </w:rPr>
      </w:pPr>
    </w:p>
    <w:p w14:paraId="3FF33AA4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FF33AA5" w14:textId="77777777"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FF33AA6" w14:textId="77777777"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F33AA7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FF33AA8" w14:textId="77777777"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FF33AA9" w14:textId="77777777"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F33AAA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FF33AAB" w14:textId="77777777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FF33AAC" w14:textId="77777777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FF33AAD" w14:textId="77777777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FF33AAE" w14:textId="77777777"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FF33AAF" w14:textId="77777777" w:rsidR="004C1015" w:rsidRDefault="004C1015" w:rsidP="004C10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FF33AB0" w14:textId="77777777" w:rsidR="004C1015" w:rsidRDefault="004C1015" w:rsidP="004C101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FF33AB1" w14:textId="77777777" w:rsidR="004C1015" w:rsidRDefault="004C1015" w:rsidP="004C101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FF33AB2" w14:textId="481E80E6"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1152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FF33AB3" w14:textId="77777777" w:rsidR="004C1015" w:rsidRDefault="004C1015" w:rsidP="004C10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FF33AB4" w14:textId="77777777" w:rsidR="004C1015" w:rsidRDefault="004C1015" w:rsidP="004C1015">
      <w:pPr>
        <w:rPr>
          <w:sz w:val="26"/>
          <w:szCs w:val="26"/>
        </w:rPr>
      </w:pPr>
    </w:p>
    <w:p w14:paraId="3FF33AB5" w14:textId="77777777" w:rsidR="004C1015" w:rsidRDefault="004C1015" w:rsidP="004C1015">
      <w:pPr>
        <w:rPr>
          <w:sz w:val="26"/>
          <w:szCs w:val="26"/>
        </w:rPr>
      </w:pPr>
    </w:p>
    <w:p w14:paraId="45BC1CF7" w14:textId="77777777" w:rsidR="00311524" w:rsidRPr="00CB6078" w:rsidRDefault="00311524" w:rsidP="0031152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CB00C0A" w14:textId="77777777" w:rsidR="00311524" w:rsidRPr="00CB6078" w:rsidRDefault="00311524" w:rsidP="00311524">
      <w:pPr>
        <w:ind w:firstLine="0"/>
        <w:rPr>
          <w:sz w:val="26"/>
          <w:szCs w:val="26"/>
        </w:rPr>
      </w:pPr>
    </w:p>
    <w:p w14:paraId="3FF33AB8" w14:textId="77777777" w:rsidR="008F73A3" w:rsidRPr="00697DC5" w:rsidRDefault="008F73A3" w:rsidP="004C101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D7A25" w14:textId="77777777" w:rsidR="00920149" w:rsidRDefault="00920149">
      <w:r>
        <w:separator/>
      </w:r>
    </w:p>
  </w:endnote>
  <w:endnote w:type="continuationSeparator" w:id="0">
    <w:p w14:paraId="11535505" w14:textId="77777777" w:rsidR="00920149" w:rsidRDefault="0092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9AC63" w14:textId="77777777" w:rsidR="00920149" w:rsidRDefault="00920149">
      <w:r>
        <w:separator/>
      </w:r>
    </w:p>
  </w:footnote>
  <w:footnote w:type="continuationSeparator" w:id="0">
    <w:p w14:paraId="22BA9735" w14:textId="77777777" w:rsidR="00920149" w:rsidRDefault="00920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33ABD" w14:textId="77777777" w:rsidR="00AD7048" w:rsidRDefault="00D53B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FF33AB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6B5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1F9B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417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524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015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0A7E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7F29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797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A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149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1ED2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E34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AE8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55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99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F4B"/>
    <w:rsid w:val="00C62013"/>
    <w:rsid w:val="00C63F78"/>
    <w:rsid w:val="00C64163"/>
    <w:rsid w:val="00C66B01"/>
    <w:rsid w:val="00C67A78"/>
    <w:rsid w:val="00C70BE8"/>
    <w:rsid w:val="00C71206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B6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F2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9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33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FC72-DA66-4243-A36E-1173FDDF1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3F324-E8BA-4539-9F7E-8ECE27F5A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DE5AE-BC22-4A75-8DB6-5CD72FCF40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3D8ED50-7EF1-419D-BA95-D89F03DA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2016-09-28T08:41:00Z</dcterms:created>
  <dcterms:modified xsi:type="dcterms:W3CDTF">2016-09-28T10:45:00Z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